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E47B" w14:textId="77777777" w:rsidR="009D4D47" w:rsidRPr="00457B93" w:rsidRDefault="009D4D47" w:rsidP="009D4D47">
      <w:pPr>
        <w:pStyle w:val="NoSpacing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6681DA61" wp14:editId="1EA3A0EB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FD2A3C" w14:textId="77777777" w:rsidR="009D4D47" w:rsidRDefault="009D4D47" w:rsidP="009D4D47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074A1AD7" w14:textId="698B3E38" w:rsidR="009D4D47" w:rsidRDefault="009D4D47" w:rsidP="009D4D47">
      <w:pPr>
        <w:pStyle w:val="NoSpacing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del w:id="0" w:author="Lenovo PC" w:date="2023-01-05T12:06:00Z">
        <w:r w:rsidDel="00AA074F">
          <w:rPr>
            <w:rFonts w:ascii="Arial Narrow" w:hAnsi="Arial Narrow"/>
            <w:color w:val="002060"/>
            <w:sz w:val="24"/>
            <w:szCs w:val="24"/>
            <w:lang w:val="ro-RO"/>
          </w:rPr>
          <w:delText>8</w:delText>
        </w:r>
      </w:del>
      <w:ins w:id="1" w:author="Lenovo PC" w:date="2023-01-05T12:06:00Z">
        <w:r w:rsidR="00AA074F">
          <w:rPr>
            <w:rFonts w:ascii="Arial Narrow" w:hAnsi="Arial Narrow"/>
            <w:color w:val="002060"/>
            <w:sz w:val="24"/>
            <w:szCs w:val="24"/>
            <w:lang w:val="ro-RO"/>
          </w:rPr>
          <w:t>7</w:t>
        </w:r>
      </w:ins>
    </w:p>
    <w:p w14:paraId="40F451D1" w14:textId="77777777" w:rsidR="009D4D47" w:rsidRPr="00457B93" w:rsidRDefault="009D4D47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 ÎMPUTERNICIRE SPECIALĂ</w:t>
      </w:r>
    </w:p>
    <w:p w14:paraId="77F3A31A" w14:textId="77777777" w:rsidR="009D4D47" w:rsidRPr="00457B93" w:rsidRDefault="009D4D47" w:rsidP="009D4D47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58C51707" w14:textId="77777777" w:rsidR="009D4D47" w:rsidRPr="00457B93" w:rsidRDefault="009D4D47" w:rsidP="009D4D4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1C1147AE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număr de ordine în Registrul Comerțului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naționalitatea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___________________________________________, cu sediul în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______________________, județul(sectorul)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________________________________________________________, reprezentant legal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____, serie ____, nr. ______________, eliberat de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5DF79369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DDEFBA2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localitatea 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str. 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____________, bloc __________, scara 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ap. 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poștal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 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umărul de ordine în Registrul Comerțului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fiscal____________________</w:t>
      </w:r>
    </w:p>
    <w:p w14:paraId="6E68638B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35BFC8B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98368F3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615DF7A9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6CF2EFE0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EE94A47" w14:textId="77777777" w:rsidR="009D4D47" w:rsidRPr="009E55C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16D360D5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omiciliat(ă): în localitatea 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str. __________________________________________________________________________________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nr. 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bloc 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scara 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identificat cu actul de identitate: 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serie 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nr. 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eliberat de _______________________________,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4636997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37A9DB52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 să semneze anumite documente din cererea de finanțare aferente proiectului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0A4FAD03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AD05DC" w14:textId="77777777" w:rsidR="009D4D47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61C6A47C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 _____________________________________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 a avut și nici nu a folosit alte denumiri și atribute de identificare în afara de cele înscrise în prezenta cerere.</w:t>
      </w:r>
    </w:p>
    <w:p w14:paraId="1CA1018A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67C4D276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04CAF614" w14:textId="77777777" w:rsidR="009D4D47" w:rsidRPr="00457B93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(semnătura și ștampila</w:t>
      </w:r>
      <w:r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794EFE61" w14:textId="77777777" w:rsidR="009D4D47" w:rsidRPr="00B22BCF" w:rsidRDefault="009D4D47" w:rsidP="009D4D47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p w14:paraId="5974461F" w14:textId="77777777" w:rsidR="006828E3" w:rsidRDefault="006828E3"/>
    <w:sectPr w:rsidR="006828E3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novo PC">
    <w15:presenceInfo w15:providerId="Windows Live" w15:userId="9fcb19ea5779f7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BF"/>
    <w:rsid w:val="003D0362"/>
    <w:rsid w:val="0043606F"/>
    <w:rsid w:val="006828E3"/>
    <w:rsid w:val="007B6EF8"/>
    <w:rsid w:val="009D4D47"/>
    <w:rsid w:val="00AA074F"/>
    <w:rsid w:val="00B2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18138"/>
  <w15:chartTrackingRefBased/>
  <w15:docId w15:val="{B236EF70-F906-4C91-8FEC-703D7502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9D4D47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D47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Revision">
    <w:name w:val="Revision"/>
    <w:hidden/>
    <w:uiPriority w:val="99"/>
    <w:semiHidden/>
    <w:rsid w:val="00AA074F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Lenovo PC</cp:lastModifiedBy>
  <cp:revision>3</cp:revision>
  <dcterms:created xsi:type="dcterms:W3CDTF">2023-01-05T09:39:00Z</dcterms:created>
  <dcterms:modified xsi:type="dcterms:W3CDTF">2023-01-05T10:06:00Z</dcterms:modified>
</cp:coreProperties>
</file>